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73EA9D2D" w14:textId="77777777" w:rsidTr="00F320AA">
        <w:trPr>
          <w:cantSplit/>
        </w:trPr>
        <w:tc>
          <w:tcPr>
            <w:tcW w:w="1418" w:type="dxa"/>
            <w:vAlign w:val="center"/>
          </w:tcPr>
          <w:p w14:paraId="25CE9D2C" w14:textId="77777777" w:rsidR="00F320AA" w:rsidRPr="00DF23FC" w:rsidRDefault="00F320AA" w:rsidP="00F320AA">
            <w:pPr>
              <w:spacing w:before="0"/>
              <w:rPr>
                <w:rFonts w:ascii="Verdana" w:hAnsi="Verdana"/>
                <w:position w:val="6"/>
              </w:rPr>
            </w:pPr>
            <w:r>
              <w:rPr>
                <w:noProof/>
                <w:lang w:val="en-US"/>
              </w:rPr>
              <w:drawing>
                <wp:inline distT="0" distB="0" distL="0" distR="0" wp14:anchorId="76016C0B" wp14:editId="2F9ADCF4">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0270701D"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2E89B4D2" w14:textId="77777777" w:rsidR="00F320AA" w:rsidRDefault="00EB0812" w:rsidP="00F320AA">
            <w:pPr>
              <w:spacing w:before="0" w:line="240" w:lineRule="atLeast"/>
            </w:pPr>
            <w:r>
              <w:rPr>
                <w:noProof/>
              </w:rPr>
              <w:drawing>
                <wp:inline distT="0" distB="0" distL="0" distR="0" wp14:anchorId="631B5953" wp14:editId="2B3EB971">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156C3B29" w14:textId="77777777">
        <w:trPr>
          <w:cantSplit/>
        </w:trPr>
        <w:tc>
          <w:tcPr>
            <w:tcW w:w="6911" w:type="dxa"/>
            <w:gridSpan w:val="2"/>
            <w:tcBorders>
              <w:bottom w:val="single" w:sz="12" w:space="0" w:color="auto"/>
            </w:tcBorders>
          </w:tcPr>
          <w:p w14:paraId="0A9CC3BB"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3B0DA47E" w14:textId="77777777" w:rsidR="00A066F1" w:rsidRPr="00617BE4" w:rsidRDefault="00A066F1" w:rsidP="00A066F1">
            <w:pPr>
              <w:spacing w:before="0" w:line="240" w:lineRule="atLeast"/>
              <w:rPr>
                <w:rFonts w:ascii="Verdana" w:hAnsi="Verdana"/>
                <w:szCs w:val="24"/>
              </w:rPr>
            </w:pPr>
          </w:p>
        </w:tc>
      </w:tr>
      <w:tr w:rsidR="00A066F1" w:rsidRPr="00C324A8" w14:paraId="5582EA4F" w14:textId="77777777">
        <w:trPr>
          <w:cantSplit/>
        </w:trPr>
        <w:tc>
          <w:tcPr>
            <w:tcW w:w="6911" w:type="dxa"/>
            <w:gridSpan w:val="2"/>
            <w:tcBorders>
              <w:top w:val="single" w:sz="12" w:space="0" w:color="auto"/>
            </w:tcBorders>
          </w:tcPr>
          <w:p w14:paraId="74264F03"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7CB20BFD" w14:textId="594E2460" w:rsidR="00A066F1" w:rsidRPr="002D2776" w:rsidRDefault="002D2776" w:rsidP="00A066F1">
            <w:pPr>
              <w:spacing w:before="0" w:line="240" w:lineRule="atLeast"/>
              <w:rPr>
                <w:rFonts w:ascii="Verdana" w:hAnsi="Verdana"/>
                <w:sz w:val="20"/>
                <w:lang w:val="en-US"/>
              </w:rPr>
            </w:pPr>
            <w:r w:rsidRPr="002D2776">
              <w:rPr>
                <w:rFonts w:ascii="Verdana" w:hAnsi="Verdana"/>
                <w:b/>
                <w:sz w:val="20"/>
                <w:lang w:val="en-US"/>
              </w:rPr>
              <w:t xml:space="preserve">Doc. </w:t>
            </w:r>
            <w:proofErr w:type="gramStart"/>
            <w:r w:rsidRPr="002D2776">
              <w:rPr>
                <w:rFonts w:ascii="Verdana" w:hAnsi="Verdana"/>
                <w:b/>
                <w:sz w:val="20"/>
                <w:lang w:val="en-US"/>
              </w:rPr>
              <w:t>CPG(</w:t>
            </w:r>
            <w:proofErr w:type="gramEnd"/>
            <w:r w:rsidRPr="002D2776">
              <w:rPr>
                <w:rFonts w:ascii="Verdana" w:hAnsi="Verdana"/>
                <w:b/>
                <w:sz w:val="20"/>
                <w:lang w:val="en-US"/>
              </w:rPr>
              <w:t>23)0</w:t>
            </w:r>
            <w:r w:rsidR="00B445BE">
              <w:rPr>
                <w:rFonts w:ascii="Verdana" w:hAnsi="Verdana"/>
                <w:b/>
                <w:sz w:val="20"/>
                <w:lang w:val="en-US"/>
              </w:rPr>
              <w:t>60</w:t>
            </w:r>
            <w:r w:rsidRPr="002D2776">
              <w:rPr>
                <w:rFonts w:ascii="Verdana" w:hAnsi="Verdana"/>
                <w:b/>
                <w:sz w:val="20"/>
                <w:lang w:val="en-US"/>
              </w:rPr>
              <w:t xml:space="preserve"> ANNEX V-11C</w:t>
            </w:r>
          </w:p>
        </w:tc>
      </w:tr>
      <w:tr w:rsidR="00A066F1" w:rsidRPr="00C324A8" w14:paraId="69CCDE4D" w14:textId="77777777">
        <w:trPr>
          <w:cantSplit/>
          <w:trHeight w:val="23"/>
        </w:trPr>
        <w:tc>
          <w:tcPr>
            <w:tcW w:w="6911" w:type="dxa"/>
            <w:gridSpan w:val="2"/>
            <w:shd w:val="clear" w:color="auto" w:fill="auto"/>
          </w:tcPr>
          <w:p w14:paraId="1A63CD37"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gridSpan w:val="2"/>
          </w:tcPr>
          <w:p w14:paraId="01C47BC5" w14:textId="4F04420A" w:rsidR="00A066F1" w:rsidRPr="00841216" w:rsidRDefault="00EA50E4" w:rsidP="00AA666F">
            <w:pPr>
              <w:tabs>
                <w:tab w:val="left" w:pos="851"/>
              </w:tabs>
              <w:spacing w:before="0" w:line="240" w:lineRule="atLeast"/>
              <w:rPr>
                <w:rFonts w:ascii="Verdana" w:hAnsi="Verdana"/>
                <w:sz w:val="20"/>
              </w:rPr>
            </w:pPr>
            <w:r>
              <w:rPr>
                <w:rFonts w:ascii="Verdana" w:hAnsi="Verdana"/>
                <w:b/>
                <w:sz w:val="20"/>
              </w:rPr>
              <w:t xml:space="preserve">Addendum 3 to </w:t>
            </w:r>
            <w:r w:rsidR="00E55816">
              <w:rPr>
                <w:rFonts w:ascii="Verdana" w:hAnsi="Verdana"/>
                <w:b/>
                <w:sz w:val="20"/>
              </w:rPr>
              <w:t>Addendum 11 to</w:t>
            </w:r>
            <w:r w:rsidR="00E55816">
              <w:rPr>
                <w:rFonts w:ascii="Verdana" w:hAnsi="Verdana"/>
                <w:b/>
                <w:sz w:val="20"/>
              </w:rPr>
              <w:br/>
              <w:t>Document 5548</w:t>
            </w:r>
            <w:r w:rsidR="00A066F1" w:rsidRPr="00841216">
              <w:rPr>
                <w:rFonts w:ascii="Verdana" w:hAnsi="Verdana"/>
                <w:b/>
                <w:sz w:val="20"/>
              </w:rPr>
              <w:t>-</w:t>
            </w:r>
            <w:r w:rsidR="005E10C9" w:rsidRPr="00841216">
              <w:rPr>
                <w:rFonts w:ascii="Verdana" w:hAnsi="Verdana"/>
                <w:b/>
                <w:sz w:val="20"/>
              </w:rPr>
              <w:t>E</w:t>
            </w:r>
          </w:p>
        </w:tc>
      </w:tr>
      <w:tr w:rsidR="00A066F1" w:rsidRPr="00C324A8" w14:paraId="183919E8" w14:textId="77777777">
        <w:trPr>
          <w:cantSplit/>
          <w:trHeight w:val="23"/>
        </w:trPr>
        <w:tc>
          <w:tcPr>
            <w:tcW w:w="6911" w:type="dxa"/>
            <w:gridSpan w:val="2"/>
            <w:shd w:val="clear" w:color="auto" w:fill="auto"/>
          </w:tcPr>
          <w:p w14:paraId="7379107B" w14:textId="77777777" w:rsidR="00A066F1" w:rsidRPr="00841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067A2DBB"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24 August 2023</w:t>
            </w:r>
          </w:p>
        </w:tc>
      </w:tr>
      <w:tr w:rsidR="00A066F1" w:rsidRPr="00C324A8" w14:paraId="4806F3ED" w14:textId="77777777">
        <w:trPr>
          <w:cantSplit/>
          <w:trHeight w:val="23"/>
        </w:trPr>
        <w:tc>
          <w:tcPr>
            <w:tcW w:w="6911" w:type="dxa"/>
            <w:gridSpan w:val="2"/>
            <w:shd w:val="clear" w:color="auto" w:fill="auto"/>
          </w:tcPr>
          <w:p w14:paraId="61A38AE2"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5A13E361"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28073EDC" w14:textId="77777777" w:rsidTr="00025864">
        <w:trPr>
          <w:cantSplit/>
          <w:trHeight w:val="23"/>
        </w:trPr>
        <w:tc>
          <w:tcPr>
            <w:tcW w:w="10031" w:type="dxa"/>
            <w:gridSpan w:val="4"/>
            <w:shd w:val="clear" w:color="auto" w:fill="auto"/>
          </w:tcPr>
          <w:p w14:paraId="4DC8B652" w14:textId="77777777" w:rsidR="00A066F1" w:rsidRPr="00C324A8" w:rsidRDefault="00A066F1" w:rsidP="00A066F1">
            <w:pPr>
              <w:tabs>
                <w:tab w:val="left" w:pos="993"/>
              </w:tabs>
              <w:spacing w:before="0"/>
              <w:rPr>
                <w:rFonts w:ascii="Verdana" w:hAnsi="Verdana"/>
                <w:b/>
                <w:sz w:val="20"/>
              </w:rPr>
            </w:pPr>
          </w:p>
        </w:tc>
      </w:tr>
      <w:tr w:rsidR="00E55816" w:rsidRPr="00C324A8" w14:paraId="4AECA354" w14:textId="77777777" w:rsidTr="00025864">
        <w:trPr>
          <w:cantSplit/>
          <w:trHeight w:val="23"/>
        </w:trPr>
        <w:tc>
          <w:tcPr>
            <w:tcW w:w="10031" w:type="dxa"/>
            <w:gridSpan w:val="4"/>
            <w:shd w:val="clear" w:color="auto" w:fill="auto"/>
          </w:tcPr>
          <w:p w14:paraId="390333F2" w14:textId="77777777" w:rsidR="00E55816" w:rsidRDefault="00884D60" w:rsidP="00E55816">
            <w:pPr>
              <w:pStyle w:val="Source"/>
            </w:pPr>
            <w:r>
              <w:t>European Common Proposals</w:t>
            </w:r>
          </w:p>
        </w:tc>
      </w:tr>
      <w:tr w:rsidR="00E55816" w:rsidRPr="00C324A8" w14:paraId="6109897C" w14:textId="77777777" w:rsidTr="00025864">
        <w:trPr>
          <w:cantSplit/>
          <w:trHeight w:val="23"/>
        </w:trPr>
        <w:tc>
          <w:tcPr>
            <w:tcW w:w="10031" w:type="dxa"/>
            <w:gridSpan w:val="4"/>
            <w:shd w:val="clear" w:color="auto" w:fill="auto"/>
          </w:tcPr>
          <w:p w14:paraId="7342B43D" w14:textId="77777777" w:rsidR="00E55816" w:rsidRDefault="007D5320" w:rsidP="00E55816">
            <w:pPr>
              <w:pStyle w:val="Title1"/>
            </w:pPr>
            <w:r>
              <w:t>Proposals for the work of the conference</w:t>
            </w:r>
          </w:p>
        </w:tc>
      </w:tr>
      <w:tr w:rsidR="00E55816" w:rsidRPr="00C324A8" w14:paraId="14863AFF" w14:textId="77777777" w:rsidTr="00025864">
        <w:trPr>
          <w:cantSplit/>
          <w:trHeight w:val="23"/>
        </w:trPr>
        <w:tc>
          <w:tcPr>
            <w:tcW w:w="10031" w:type="dxa"/>
            <w:gridSpan w:val="4"/>
            <w:shd w:val="clear" w:color="auto" w:fill="auto"/>
          </w:tcPr>
          <w:p w14:paraId="45EC47AB" w14:textId="77777777" w:rsidR="00E55816" w:rsidRDefault="00E55816" w:rsidP="00E55816">
            <w:pPr>
              <w:pStyle w:val="Title2"/>
            </w:pPr>
          </w:p>
        </w:tc>
      </w:tr>
      <w:tr w:rsidR="00A538A6" w:rsidRPr="00C324A8" w14:paraId="0B1F4C91" w14:textId="77777777" w:rsidTr="00025864">
        <w:trPr>
          <w:cantSplit/>
          <w:trHeight w:val="23"/>
        </w:trPr>
        <w:tc>
          <w:tcPr>
            <w:tcW w:w="10031" w:type="dxa"/>
            <w:gridSpan w:val="4"/>
            <w:shd w:val="clear" w:color="auto" w:fill="auto"/>
          </w:tcPr>
          <w:p w14:paraId="7C92143C" w14:textId="77777777" w:rsidR="00A538A6" w:rsidRDefault="004B13CB" w:rsidP="004B13CB">
            <w:pPr>
              <w:pStyle w:val="Agendaitem"/>
            </w:pPr>
            <w:r>
              <w:t xml:space="preserve">Agenda </w:t>
            </w:r>
            <w:proofErr w:type="spellStart"/>
            <w:r>
              <w:t>item</w:t>
            </w:r>
            <w:proofErr w:type="spellEnd"/>
            <w:r>
              <w:t xml:space="preserve"> 1.11</w:t>
            </w:r>
          </w:p>
        </w:tc>
      </w:tr>
    </w:tbl>
    <w:bookmarkEnd w:id="5"/>
    <w:bookmarkEnd w:id="6"/>
    <w:p w14:paraId="4AC91970" w14:textId="77777777" w:rsidR="00187BD9" w:rsidRPr="008B51E8" w:rsidRDefault="00EA50E4" w:rsidP="008B51E8">
      <w:r>
        <w:rPr>
          <w:bCs/>
        </w:rPr>
        <w:t>1.11</w:t>
      </w:r>
      <w:r>
        <w:rPr>
          <w:b/>
        </w:rPr>
        <w:tab/>
      </w:r>
      <w:r>
        <w:t xml:space="preserve">to </w:t>
      </w:r>
      <w:r>
        <w:rPr>
          <w:lang w:eastAsia="zh-CN"/>
        </w:rPr>
        <w:t>consider</w:t>
      </w:r>
      <w:r>
        <w:t xml:space="preserve"> possible regulatory actions to support the modernization of the Global Maritime Distress and Safety System (GMDSS) and the implementation of e</w:t>
      </w:r>
      <w:r>
        <w:noBreakHyphen/>
        <w:t xml:space="preserve">navigation, in accordance with Resolution </w:t>
      </w:r>
      <w:r>
        <w:rPr>
          <w:b/>
        </w:rPr>
        <w:t>361 (Rev.WRC</w:t>
      </w:r>
      <w:r>
        <w:rPr>
          <w:b/>
        </w:rPr>
        <w:noBreakHyphen/>
        <w:t>19)</w:t>
      </w:r>
      <w:r>
        <w:t>;</w:t>
      </w:r>
    </w:p>
    <w:p w14:paraId="5630EF9C" w14:textId="77777777" w:rsidR="00EA50E4" w:rsidRDefault="00EA50E4" w:rsidP="00EA50E4">
      <w:pPr>
        <w:jc w:val="center"/>
        <w:rPr>
          <w:b/>
        </w:rPr>
      </w:pPr>
      <w:r w:rsidRPr="00DA36E5">
        <w:rPr>
          <w:b/>
        </w:rPr>
        <w:t>Part C: I</w:t>
      </w:r>
      <w:r w:rsidRPr="00DA36E5">
        <w:rPr>
          <w:b/>
          <w:lang w:eastAsia="fr-FR"/>
        </w:rPr>
        <w:t xml:space="preserve">ntroduction of additional satellite systems into the </w:t>
      </w:r>
      <w:r w:rsidRPr="00DA36E5">
        <w:rPr>
          <w:b/>
        </w:rPr>
        <w:t>global maritime distress and safety system</w:t>
      </w:r>
    </w:p>
    <w:p w14:paraId="2E650E43" w14:textId="77777777" w:rsidR="00EA50E4" w:rsidRPr="007D0D96" w:rsidRDefault="00EA50E4" w:rsidP="00EA50E4">
      <w:pPr>
        <w:pStyle w:val="Headingb"/>
        <w:rPr>
          <w:lang w:val="en-GB"/>
        </w:rPr>
      </w:pPr>
      <w:r w:rsidRPr="007D0D96">
        <w:rPr>
          <w:lang w:val="en-GB"/>
        </w:rPr>
        <w:t>Introduction</w:t>
      </w:r>
    </w:p>
    <w:p w14:paraId="75E0EAF7" w14:textId="77777777" w:rsidR="00EA50E4" w:rsidRPr="00291A84" w:rsidRDefault="00EA50E4" w:rsidP="00EA50E4">
      <w:pPr>
        <w:rPr>
          <w:b/>
          <w:iCs/>
        </w:rPr>
      </w:pPr>
      <w:r w:rsidRPr="00C16678">
        <w:rPr>
          <w:iCs/>
        </w:rPr>
        <w:t>Resolution</w:t>
      </w:r>
      <w:r>
        <w:rPr>
          <w:b/>
          <w:iCs/>
        </w:rPr>
        <w:t xml:space="preserve"> 361 (Rev.WRC-19)</w:t>
      </w:r>
      <w:r w:rsidRPr="00C16678">
        <w:rPr>
          <w:iCs/>
        </w:rPr>
        <w:t xml:space="preserve"> </w:t>
      </w:r>
      <w:r w:rsidRPr="008F3FAA">
        <w:rPr>
          <w:i/>
        </w:rPr>
        <w:t>resolves to</w:t>
      </w:r>
      <w:r w:rsidRPr="008F3FAA">
        <w:rPr>
          <w:b/>
          <w:i/>
        </w:rPr>
        <w:t xml:space="preserve"> </w:t>
      </w:r>
      <w:r w:rsidRPr="008F3FAA">
        <w:rPr>
          <w:i/>
        </w:rPr>
        <w:t>invite the 2023 World Radiocommunication Conference</w:t>
      </w:r>
    </w:p>
    <w:p w14:paraId="50A302A3" w14:textId="77777777" w:rsidR="00EA50E4" w:rsidRDefault="00EA50E4" w:rsidP="00EA50E4">
      <w:r>
        <w:rPr>
          <w:rFonts w:eastAsia="BatangChe"/>
          <w:szCs w:val="24"/>
        </w:rPr>
        <w:t>3</w:t>
      </w:r>
      <w:r>
        <w:rPr>
          <w:rFonts w:eastAsia="BatangChe"/>
          <w:szCs w:val="24"/>
        </w:rPr>
        <w:tab/>
      </w:r>
      <w:r>
        <w:rPr>
          <w:rFonts w:eastAsia="BatangChe"/>
          <w:szCs w:val="24"/>
          <w:lang w:eastAsia="en-GB"/>
        </w:rPr>
        <w:t xml:space="preserve">to consider regulatory provisions, if </w:t>
      </w:r>
      <w:r>
        <w:rPr>
          <w:szCs w:val="24"/>
          <w:lang w:eastAsia="zh-CN"/>
        </w:rPr>
        <w:t>any, based on the results of ITU</w:t>
      </w:r>
      <w:r>
        <w:rPr>
          <w:rFonts w:eastAsia="MS Mincho"/>
          <w:lang w:eastAsia="ja-JP"/>
        </w:rPr>
        <w:noBreakHyphen/>
      </w:r>
      <w:r>
        <w:rPr>
          <w:szCs w:val="24"/>
          <w:lang w:eastAsia="zh-CN"/>
        </w:rPr>
        <w:t xml:space="preserve">R studies referred to in </w:t>
      </w:r>
      <w:r>
        <w:rPr>
          <w:i/>
          <w:szCs w:val="24"/>
          <w:lang w:eastAsia="zh-CN"/>
        </w:rPr>
        <w:t>invites the ITU Radiocommunication Sector</w:t>
      </w:r>
      <w:r>
        <w:rPr>
          <w:szCs w:val="24"/>
          <w:lang w:eastAsia="zh-CN"/>
        </w:rPr>
        <w:t xml:space="preserve"> below,</w:t>
      </w:r>
      <w:r>
        <w:rPr>
          <w:rFonts w:eastAsia="BatangChe"/>
          <w:szCs w:val="24"/>
          <w:lang w:eastAsia="en-GB"/>
        </w:rPr>
        <w:t xml:space="preserve"> to support the introduction of additional satellite systems into the GMDSS</w:t>
      </w:r>
      <w:r>
        <w:t>,</w:t>
      </w:r>
    </w:p>
    <w:p w14:paraId="18A8F944" w14:textId="77777777" w:rsidR="00EA50E4" w:rsidRDefault="00EA50E4" w:rsidP="00EA50E4">
      <w:pPr>
        <w:rPr>
          <w:i/>
          <w:iCs/>
          <w:highlight w:val="yellow"/>
        </w:rPr>
      </w:pPr>
    </w:p>
    <w:p w14:paraId="256F5536" w14:textId="6CF0E282" w:rsidR="00EA50E4" w:rsidRPr="000C51A1" w:rsidRDefault="00EA50E4" w:rsidP="00EA50E4">
      <w:pPr>
        <w:rPr>
          <w:iCs/>
          <w:highlight w:val="yellow"/>
        </w:rPr>
      </w:pPr>
      <w:r w:rsidRPr="000C51A1">
        <w:rPr>
          <w:iCs/>
        </w:rPr>
        <w:t xml:space="preserve">CEPT does not support the introduction of the </w:t>
      </w:r>
      <w:r w:rsidR="00ED6D30">
        <w:rPr>
          <w:iCs/>
        </w:rPr>
        <w:t xml:space="preserve">regional </w:t>
      </w:r>
      <w:r w:rsidRPr="000C51A1">
        <w:rPr>
          <w:iCs/>
        </w:rPr>
        <w:t xml:space="preserve">satellite system BEIDOU in the Radio Regulations in order to be part of the GMDSS, even if the IMO has recognized </w:t>
      </w:r>
      <w:r>
        <w:rPr>
          <w:iCs/>
        </w:rPr>
        <w:t xml:space="preserve">the </w:t>
      </w:r>
      <w:r w:rsidRPr="000C51A1">
        <w:rPr>
          <w:iCs/>
        </w:rPr>
        <w:t xml:space="preserve">BEIDOU </w:t>
      </w:r>
      <w:r>
        <w:rPr>
          <w:iCs/>
        </w:rPr>
        <w:t xml:space="preserve">Message Service System </w:t>
      </w:r>
      <w:r w:rsidRPr="000C51A1">
        <w:rPr>
          <w:iCs/>
        </w:rPr>
        <w:t>as a GMDSS service provider. The reasons are the lack of justification of the frequency requirement, the incompatibility with the current usage of the 1610-1626.5 MHz and 2483.5-2500 MHz</w:t>
      </w:r>
      <w:r>
        <w:rPr>
          <w:iCs/>
        </w:rPr>
        <w:t xml:space="preserve"> frequency</w:t>
      </w:r>
      <w:r w:rsidRPr="000C51A1">
        <w:rPr>
          <w:iCs/>
        </w:rPr>
        <w:t xml:space="preserve"> bands in which BEIDOU would like to operate and the non-achievement of the frequency coordination with the other </w:t>
      </w:r>
      <w:r>
        <w:rPr>
          <w:iCs/>
        </w:rPr>
        <w:t>mobile-satellite service (MSS)</w:t>
      </w:r>
      <w:r w:rsidRPr="000C51A1">
        <w:rPr>
          <w:iCs/>
        </w:rPr>
        <w:t xml:space="preserve"> systems present in these frequency bands.</w:t>
      </w:r>
    </w:p>
    <w:p w14:paraId="3B24B23D" w14:textId="77777777" w:rsidR="00EA50E4" w:rsidRPr="008C5030" w:rsidRDefault="00EA50E4" w:rsidP="00EA50E4">
      <w:pPr>
        <w:pStyle w:val="Headingb"/>
      </w:pPr>
      <w:proofErr w:type="spellStart"/>
      <w:r w:rsidRPr="008C5030">
        <w:t>Proposals</w:t>
      </w:r>
      <w:proofErr w:type="spellEnd"/>
    </w:p>
    <w:p w14:paraId="3061B231" w14:textId="77777777" w:rsidR="00187BD9" w:rsidRDefault="00187BD9" w:rsidP="00187BD9">
      <w:pPr>
        <w:tabs>
          <w:tab w:val="clear" w:pos="1134"/>
          <w:tab w:val="clear" w:pos="1871"/>
          <w:tab w:val="clear" w:pos="2268"/>
        </w:tabs>
        <w:overflowPunct/>
        <w:autoSpaceDE/>
        <w:autoSpaceDN/>
        <w:adjustRightInd/>
        <w:spacing w:before="0"/>
        <w:textAlignment w:val="auto"/>
        <w:rPr>
          <w:lang w:val="fr-CH"/>
        </w:rPr>
      </w:pPr>
      <w:r>
        <w:rPr>
          <w:lang w:val="fr-CH"/>
        </w:rPr>
        <w:br w:type="page"/>
      </w:r>
    </w:p>
    <w:p w14:paraId="2EFDCFBA" w14:textId="39E066A7" w:rsidR="00C02387" w:rsidRPr="007D0D96" w:rsidRDefault="00EA50E4">
      <w:pPr>
        <w:pStyle w:val="Proposal"/>
        <w:rPr>
          <w:lang w:val="fr-FR"/>
        </w:rPr>
      </w:pPr>
      <w:r w:rsidRPr="007D0D96">
        <w:rPr>
          <w:u w:val="single"/>
          <w:lang w:val="fr-FR"/>
        </w:rPr>
        <w:lastRenderedPageBreak/>
        <w:t>NOC</w:t>
      </w:r>
      <w:r w:rsidRPr="007D0D96">
        <w:rPr>
          <w:lang w:val="fr-FR"/>
        </w:rPr>
        <w:tab/>
        <w:t>EUR/XXXXA11A3/1</w:t>
      </w:r>
    </w:p>
    <w:p w14:paraId="5A16E8D0" w14:textId="77777777" w:rsidR="00EA50E4" w:rsidRPr="007D0D96" w:rsidRDefault="00EA50E4" w:rsidP="005410BF">
      <w:pPr>
        <w:pStyle w:val="Volumetitle"/>
        <w:rPr>
          <w:lang w:val="fr-FR"/>
        </w:rPr>
      </w:pPr>
      <w:bookmarkStart w:id="7" w:name="_Toc451865278"/>
      <w:bookmarkStart w:id="8" w:name="_Toc42842370"/>
      <w:r w:rsidRPr="007D0D96">
        <w:rPr>
          <w:lang w:val="fr-FR"/>
        </w:rPr>
        <w:t>ARTICLES</w:t>
      </w:r>
      <w:bookmarkEnd w:id="7"/>
      <w:bookmarkEnd w:id="8"/>
    </w:p>
    <w:p w14:paraId="3BEE5006" w14:textId="39CA0D6E" w:rsidR="00C02387" w:rsidRPr="007D0D96" w:rsidRDefault="00C02387">
      <w:pPr>
        <w:pStyle w:val="Reasons"/>
        <w:rPr>
          <w:lang w:val="fr-FR"/>
        </w:rPr>
      </w:pPr>
    </w:p>
    <w:p w14:paraId="4080D590" w14:textId="5A02ACC3" w:rsidR="00C02387" w:rsidRPr="007D0D96" w:rsidRDefault="00EA50E4">
      <w:pPr>
        <w:pStyle w:val="Proposal"/>
        <w:rPr>
          <w:lang w:val="fr-FR"/>
        </w:rPr>
      </w:pPr>
      <w:r w:rsidRPr="007D0D96">
        <w:rPr>
          <w:u w:val="single"/>
          <w:lang w:val="fr-FR"/>
        </w:rPr>
        <w:t>NOC</w:t>
      </w:r>
      <w:r w:rsidRPr="007D0D96">
        <w:rPr>
          <w:lang w:val="fr-FR"/>
        </w:rPr>
        <w:tab/>
        <w:t>EUR/XXXXA11A3/2</w:t>
      </w:r>
    </w:p>
    <w:p w14:paraId="298DD7EB" w14:textId="77777777" w:rsidR="00EA50E4" w:rsidRPr="004A42B6" w:rsidRDefault="00EA50E4" w:rsidP="008A5CB3">
      <w:pPr>
        <w:pStyle w:val="Volumetitle"/>
      </w:pPr>
      <w:r w:rsidRPr="004A42B6">
        <w:t>APPENDICES</w:t>
      </w:r>
    </w:p>
    <w:p w14:paraId="41A12DB5" w14:textId="343E57B5" w:rsidR="00C02387" w:rsidRDefault="00C02387">
      <w:pPr>
        <w:pStyle w:val="Reasons"/>
      </w:pPr>
    </w:p>
    <w:p w14:paraId="5F6362B3" w14:textId="3C00689C" w:rsidR="00C02387" w:rsidRDefault="00EA50E4">
      <w:pPr>
        <w:pStyle w:val="Proposal"/>
      </w:pPr>
      <w:r>
        <w:t>MOD</w:t>
      </w:r>
      <w:r>
        <w:tab/>
        <w:t>EUR/XXXXA11A3/3</w:t>
      </w:r>
    </w:p>
    <w:p w14:paraId="02CE6717" w14:textId="1D64477E" w:rsidR="00EA50E4" w:rsidRDefault="00EA50E4" w:rsidP="00FF1E5E">
      <w:pPr>
        <w:pStyle w:val="ResNo"/>
      </w:pPr>
      <w:bookmarkStart w:id="9" w:name="_Toc39649487"/>
      <w:r>
        <w:t xml:space="preserve">RESOLUTION </w:t>
      </w:r>
      <w:r>
        <w:rPr>
          <w:rStyle w:val="href"/>
        </w:rPr>
        <w:t>361</w:t>
      </w:r>
      <w:r>
        <w:t xml:space="preserve"> (REV.WRC</w:t>
      </w:r>
      <w:r>
        <w:noBreakHyphen/>
      </w:r>
      <w:del w:id="10" w:author="CEPT" w:date="2023-08-24T16:31:00Z">
        <w:r w:rsidDel="00EA50E4">
          <w:delText>19</w:delText>
        </w:r>
      </w:del>
      <w:ins w:id="11" w:author="CEPT" w:date="2023-08-24T16:31:00Z">
        <w:r>
          <w:t>23</w:t>
        </w:r>
      </w:ins>
      <w:r>
        <w:t>)</w:t>
      </w:r>
      <w:bookmarkEnd w:id="9"/>
    </w:p>
    <w:p w14:paraId="43558CB6" w14:textId="77777777" w:rsidR="00EA50E4" w:rsidRDefault="00EA50E4" w:rsidP="00FF1E5E">
      <w:pPr>
        <w:pStyle w:val="Restitle"/>
      </w:pPr>
      <w:bookmarkStart w:id="12" w:name="_Toc35789347"/>
      <w:bookmarkStart w:id="13" w:name="_Toc35857044"/>
      <w:bookmarkStart w:id="14" w:name="_Toc35877679"/>
      <w:bookmarkStart w:id="15" w:name="_Toc35963622"/>
      <w:bookmarkStart w:id="16" w:name="_Toc39649488"/>
      <w:r>
        <w:t xml:space="preserve">Consideration of possible regulatory actions to support modernization of the Global Maritime Distress and Safety System and </w:t>
      </w:r>
      <w:r>
        <w:br/>
        <w:t>the implementation of e</w:t>
      </w:r>
      <w:r>
        <w:noBreakHyphen/>
        <w:t>navigation</w:t>
      </w:r>
      <w:bookmarkEnd w:id="12"/>
      <w:bookmarkEnd w:id="13"/>
      <w:bookmarkEnd w:id="14"/>
      <w:bookmarkEnd w:id="15"/>
      <w:bookmarkEnd w:id="16"/>
    </w:p>
    <w:p w14:paraId="17B57E5F" w14:textId="67B4F392" w:rsidR="00EA50E4" w:rsidRDefault="00EA50E4" w:rsidP="00FF1E5E">
      <w:pPr>
        <w:rPr>
          <w:rFonts w:eastAsia="Calibri"/>
        </w:rPr>
      </w:pPr>
      <w:r>
        <w:rPr>
          <w:rFonts w:eastAsia="Calibri"/>
        </w:rPr>
        <w:t>…</w:t>
      </w:r>
    </w:p>
    <w:p w14:paraId="28BDB3E4" w14:textId="77777777" w:rsidR="00EA50E4" w:rsidRDefault="00EA50E4" w:rsidP="00FF1E5E">
      <w:pPr>
        <w:pStyle w:val="Call"/>
      </w:pPr>
      <w:bookmarkStart w:id="17" w:name="_Hlk143880077"/>
      <w:r>
        <w:t>resolves to invite the 2023 World Radiocommunication Conference</w:t>
      </w:r>
      <w:bookmarkEnd w:id="17"/>
    </w:p>
    <w:p w14:paraId="0B33A495" w14:textId="22DD4CE2" w:rsidR="00EA50E4" w:rsidRDefault="007D0D96" w:rsidP="00FF1E5E">
      <w:r w:rsidRPr="00154EA1">
        <w:t>…</w:t>
      </w:r>
    </w:p>
    <w:p w14:paraId="573DABDD" w14:textId="6691B4DA" w:rsidR="00EA50E4" w:rsidDel="00EA50E4" w:rsidRDefault="00EA50E4" w:rsidP="00FF1E5E">
      <w:pPr>
        <w:rPr>
          <w:del w:id="18" w:author="CEPT" w:date="2023-08-24T16:31:00Z"/>
        </w:rPr>
      </w:pPr>
      <w:del w:id="19" w:author="CEPT" w:date="2023-08-24T16:31:00Z">
        <w:r w:rsidDel="00EA50E4">
          <w:rPr>
            <w:rFonts w:eastAsia="BatangChe"/>
            <w:szCs w:val="24"/>
          </w:rPr>
          <w:delText>3</w:delText>
        </w:r>
        <w:r w:rsidDel="00EA50E4">
          <w:rPr>
            <w:rFonts w:eastAsia="BatangChe"/>
            <w:szCs w:val="24"/>
          </w:rPr>
          <w:tab/>
        </w:r>
        <w:r w:rsidDel="00EA50E4">
          <w:rPr>
            <w:rFonts w:eastAsia="BatangChe"/>
            <w:szCs w:val="24"/>
            <w:lang w:eastAsia="en-GB"/>
          </w:rPr>
          <w:delText xml:space="preserve">to consider regulatory provisions, if </w:delText>
        </w:r>
        <w:r w:rsidDel="00EA50E4">
          <w:rPr>
            <w:szCs w:val="24"/>
            <w:lang w:eastAsia="zh-CN"/>
          </w:rPr>
          <w:delText>any, based on the results of ITU</w:delText>
        </w:r>
        <w:r w:rsidDel="00EA50E4">
          <w:rPr>
            <w:rFonts w:eastAsia="MS Mincho"/>
            <w:lang w:eastAsia="ja-JP"/>
          </w:rPr>
          <w:noBreakHyphen/>
        </w:r>
        <w:r w:rsidDel="00EA50E4">
          <w:rPr>
            <w:szCs w:val="24"/>
            <w:lang w:eastAsia="zh-CN"/>
          </w:rPr>
          <w:delText xml:space="preserve">R studies referred to in </w:delText>
        </w:r>
        <w:r w:rsidDel="00EA50E4">
          <w:rPr>
            <w:i/>
            <w:szCs w:val="24"/>
            <w:lang w:eastAsia="zh-CN"/>
          </w:rPr>
          <w:delText>invites the ITU Radiocommunication Sector</w:delText>
        </w:r>
        <w:r w:rsidDel="00EA50E4">
          <w:rPr>
            <w:szCs w:val="24"/>
            <w:lang w:eastAsia="zh-CN"/>
          </w:rPr>
          <w:delText xml:space="preserve"> below,</w:delText>
        </w:r>
        <w:r w:rsidDel="00EA50E4">
          <w:rPr>
            <w:rFonts w:eastAsia="BatangChe"/>
            <w:szCs w:val="24"/>
            <w:lang w:eastAsia="en-GB"/>
          </w:rPr>
          <w:delText xml:space="preserve"> to support the introduction of additional satellite systems into the GMDSS</w:delText>
        </w:r>
        <w:r w:rsidDel="00EA50E4">
          <w:delText>,</w:delText>
        </w:r>
      </w:del>
    </w:p>
    <w:p w14:paraId="6A69EAD8" w14:textId="1591A4DD" w:rsidR="00EA50E4" w:rsidRDefault="00EA50E4" w:rsidP="00FF1E5E">
      <w:r>
        <w:t>…</w:t>
      </w:r>
    </w:p>
    <w:p w14:paraId="39406221" w14:textId="3F925399" w:rsidR="00C02387" w:rsidRDefault="00EA50E4">
      <w:pPr>
        <w:pStyle w:val="Reasons"/>
      </w:pPr>
      <w:r>
        <w:rPr>
          <w:b/>
        </w:rPr>
        <w:t>Reasons:</w:t>
      </w:r>
      <w:r>
        <w:tab/>
      </w:r>
      <w:r w:rsidRPr="00A010B6">
        <w:t xml:space="preserve">The quantity of spectrum requirements made by the satellite operator to be part of the GMDSS has not been justified. No study on the spectrum requirement has been delivered during this study cycle by them. The spectrum claims by the satellite operator (operating with 3 GSO satellites) </w:t>
      </w:r>
      <w:r w:rsidR="00ED6D30">
        <w:t>overlap</w:t>
      </w:r>
      <w:r w:rsidRPr="00A010B6">
        <w:t xml:space="preserve"> in both direction (Earth-to-space, space-to-Earth) with a non-GSO MSS system, notified under the HIBLEO-4 and HIBLEO-X filings, which is successfully operating on a global basis since 1998. It is also partially overlapping in the uplink direction with a non-GSO system, which is operating under the HIBLEO-2 filings. The satellite network proposed for addition to the GMDSS is incompatible with the current usage of the </w:t>
      </w:r>
      <w:r>
        <w:t xml:space="preserve">frequency </w:t>
      </w:r>
      <w:r w:rsidRPr="00A010B6">
        <w:t>bands 1 610-1 626.5 MHz and 2 483.5-2 500 MHz. The frequency coordination of the GSO MSS system has not been completed with the existing global non-GSO MSS systems with date priority and is clearly unlikely to be achieved.</w:t>
      </w:r>
      <w:r w:rsidRPr="00A010B6">
        <w:rPr>
          <w:rFonts w:eastAsia="SimSun"/>
          <w:lang w:eastAsia="zh-CN"/>
        </w:rPr>
        <w:t xml:space="preserve"> For these reasons</w:t>
      </w:r>
      <w:r w:rsidRPr="00A010B6">
        <w:t xml:space="preserve">, even if the IMO </w:t>
      </w:r>
      <w:r>
        <w:t>has recognised</w:t>
      </w:r>
      <w:r w:rsidRPr="00A010B6">
        <w:t xml:space="preserve"> the</w:t>
      </w:r>
      <w:r w:rsidRPr="00A010B6">
        <w:rPr>
          <w:rFonts w:eastAsia="SimSun"/>
          <w:lang w:eastAsia="zh-CN"/>
        </w:rPr>
        <w:t xml:space="preserve"> system as a GMDSS service provider, it is proposed to not introduce this system in the </w:t>
      </w:r>
      <w:r>
        <w:rPr>
          <w:rFonts w:eastAsia="SimSun"/>
          <w:lang w:eastAsia="zh-CN"/>
        </w:rPr>
        <w:t>Radio Regulations</w:t>
      </w:r>
      <w:r w:rsidRPr="00A010B6">
        <w:rPr>
          <w:rFonts w:eastAsia="SimSun"/>
          <w:lang w:eastAsia="zh-CN"/>
        </w:rPr>
        <w:t xml:space="preserve">, conducting to a </w:t>
      </w:r>
      <w:r w:rsidRPr="00A010B6">
        <w:rPr>
          <w:rFonts w:eastAsia="SimSun"/>
          <w:u w:val="single"/>
          <w:lang w:eastAsia="zh-CN"/>
        </w:rPr>
        <w:t>NOC</w:t>
      </w:r>
      <w:r w:rsidRPr="00A010B6">
        <w:rPr>
          <w:rFonts w:eastAsia="SimSun"/>
          <w:lang w:eastAsia="zh-CN"/>
        </w:rPr>
        <w:t xml:space="preserve"> for this WRC.</w:t>
      </w:r>
    </w:p>
    <w:sectPr w:rsidR="00C02387">
      <w:headerReference w:type="default" r:id="rId14"/>
      <w:footerReference w:type="even" r:id="rId15"/>
      <w:footerReference w:type="default" r:id="rId16"/>
      <w:type w:val="oddPage"/>
      <w:pgSz w:w="11907" w:h="16834"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8CF27" w14:textId="77777777" w:rsidR="005E6041" w:rsidRDefault="005E6041">
      <w:r>
        <w:separator/>
      </w:r>
    </w:p>
  </w:endnote>
  <w:endnote w:type="continuationSeparator" w:id="0">
    <w:p w14:paraId="09DA2B14" w14:textId="77777777" w:rsidR="005E6041" w:rsidRDefault="005E6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Che">
    <w:charset w:val="81"/>
    <w:family w:val="modern"/>
    <w:pitch w:val="fixed"/>
    <w:sig w:usb0="B00002AF" w:usb1="69D77CFB" w:usb2="00000030" w:usb3="00000000" w:csb0="0008009F" w:csb1="00000000"/>
  </w:font>
  <w:font w:name="MS Mincho">
    <w:altName w:val="Yu Gothic"/>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CD65E" w14:textId="77777777" w:rsidR="00E45D05" w:rsidRDefault="00E45D05">
    <w:pPr>
      <w:framePr w:wrap="around" w:vAnchor="text" w:hAnchor="margin" w:xAlign="right" w:y="1"/>
    </w:pPr>
    <w:r>
      <w:fldChar w:fldCharType="begin"/>
    </w:r>
    <w:r>
      <w:instrText xml:space="preserve">PAGE  </w:instrText>
    </w:r>
    <w:r>
      <w:fldChar w:fldCharType="end"/>
    </w:r>
  </w:p>
  <w:p w14:paraId="6CE8D0E7" w14:textId="1AB72BDD"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B445BE">
      <w:rPr>
        <w:noProof/>
      </w:rPr>
      <w:t>31.08.23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8B292"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E9A1A" w14:textId="77777777" w:rsidR="005E6041" w:rsidRDefault="005E6041">
      <w:r>
        <w:rPr>
          <w:b/>
        </w:rPr>
        <w:t>_______________</w:t>
      </w:r>
    </w:p>
  </w:footnote>
  <w:footnote w:type="continuationSeparator" w:id="0">
    <w:p w14:paraId="55512D4F" w14:textId="77777777" w:rsidR="005E6041" w:rsidRDefault="005E60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90155"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18850C5F" w14:textId="77777777" w:rsidR="00A066F1" w:rsidRPr="00A066F1" w:rsidRDefault="00BC75DE" w:rsidP="00241FA2">
    <w:pPr>
      <w:pStyle w:val="En-tte"/>
    </w:pPr>
    <w:r>
      <w:t>WRC</w:t>
    </w:r>
    <w:r w:rsidR="006D70B0">
      <w:t>23</w:t>
    </w:r>
    <w:r w:rsidR="00A066F1">
      <w:t>/</w:t>
    </w:r>
    <w:bookmarkStart w:id="20" w:name="OLE_LINK1"/>
    <w:bookmarkStart w:id="21" w:name="OLE_LINK2"/>
    <w:bookmarkStart w:id="22" w:name="OLE_LINK3"/>
    <w:r w:rsidR="00EB55C6">
      <w:t>5548(Add.11)</w:t>
    </w:r>
    <w:bookmarkEnd w:id="20"/>
    <w:bookmarkEnd w:id="21"/>
    <w:bookmarkEnd w:id="22"/>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PT">
    <w15:presenceInfo w15:providerId="None" w15:userId="CEP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54EA1"/>
    <w:rsid w:val="00161F26"/>
    <w:rsid w:val="00187BD9"/>
    <w:rsid w:val="00190B55"/>
    <w:rsid w:val="001C3B5F"/>
    <w:rsid w:val="001D058F"/>
    <w:rsid w:val="002009EA"/>
    <w:rsid w:val="00202756"/>
    <w:rsid w:val="00202CA0"/>
    <w:rsid w:val="00216B6D"/>
    <w:rsid w:val="0022757F"/>
    <w:rsid w:val="00241FA2"/>
    <w:rsid w:val="00271316"/>
    <w:rsid w:val="002B349C"/>
    <w:rsid w:val="002D2776"/>
    <w:rsid w:val="002D58BE"/>
    <w:rsid w:val="002F4747"/>
    <w:rsid w:val="00302605"/>
    <w:rsid w:val="00361B37"/>
    <w:rsid w:val="00377BD3"/>
    <w:rsid w:val="00384088"/>
    <w:rsid w:val="003852CE"/>
    <w:rsid w:val="0039169B"/>
    <w:rsid w:val="003A7F8C"/>
    <w:rsid w:val="003B2284"/>
    <w:rsid w:val="003B532E"/>
    <w:rsid w:val="003D0F8B"/>
    <w:rsid w:val="003E0DB6"/>
    <w:rsid w:val="00403F91"/>
    <w:rsid w:val="0041348E"/>
    <w:rsid w:val="00420873"/>
    <w:rsid w:val="00492075"/>
    <w:rsid w:val="004969AD"/>
    <w:rsid w:val="004A26C4"/>
    <w:rsid w:val="004B13CB"/>
    <w:rsid w:val="004D26EA"/>
    <w:rsid w:val="004D2BFB"/>
    <w:rsid w:val="004D5D5C"/>
    <w:rsid w:val="004F3DC0"/>
    <w:rsid w:val="0050139F"/>
    <w:rsid w:val="0055140B"/>
    <w:rsid w:val="005861D7"/>
    <w:rsid w:val="005964AB"/>
    <w:rsid w:val="005C099A"/>
    <w:rsid w:val="005C31A5"/>
    <w:rsid w:val="005E10C9"/>
    <w:rsid w:val="005E290B"/>
    <w:rsid w:val="005E6041"/>
    <w:rsid w:val="005E61DD"/>
    <w:rsid w:val="005F04D8"/>
    <w:rsid w:val="006023DF"/>
    <w:rsid w:val="00615426"/>
    <w:rsid w:val="00616219"/>
    <w:rsid w:val="00645B7D"/>
    <w:rsid w:val="00657DE0"/>
    <w:rsid w:val="00685313"/>
    <w:rsid w:val="00692833"/>
    <w:rsid w:val="006A6E9B"/>
    <w:rsid w:val="006B7C2A"/>
    <w:rsid w:val="006C23DA"/>
    <w:rsid w:val="006D70B0"/>
    <w:rsid w:val="006E3D45"/>
    <w:rsid w:val="0070607A"/>
    <w:rsid w:val="007149F9"/>
    <w:rsid w:val="00733A30"/>
    <w:rsid w:val="00745AEE"/>
    <w:rsid w:val="00750F10"/>
    <w:rsid w:val="007742CA"/>
    <w:rsid w:val="00790D70"/>
    <w:rsid w:val="007A6F1F"/>
    <w:rsid w:val="007D0D96"/>
    <w:rsid w:val="007D5320"/>
    <w:rsid w:val="00800972"/>
    <w:rsid w:val="00804475"/>
    <w:rsid w:val="00811633"/>
    <w:rsid w:val="00814037"/>
    <w:rsid w:val="00841216"/>
    <w:rsid w:val="00842AF0"/>
    <w:rsid w:val="0086171E"/>
    <w:rsid w:val="00872FC8"/>
    <w:rsid w:val="008845D0"/>
    <w:rsid w:val="00884D60"/>
    <w:rsid w:val="00896E56"/>
    <w:rsid w:val="008B43F2"/>
    <w:rsid w:val="008B6CFF"/>
    <w:rsid w:val="009274B4"/>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D7914"/>
    <w:rsid w:val="00AE514B"/>
    <w:rsid w:val="00B40888"/>
    <w:rsid w:val="00B445BE"/>
    <w:rsid w:val="00B639E9"/>
    <w:rsid w:val="00B817CD"/>
    <w:rsid w:val="00B81A7D"/>
    <w:rsid w:val="00B91EF7"/>
    <w:rsid w:val="00B94AD0"/>
    <w:rsid w:val="00BB3A95"/>
    <w:rsid w:val="00BC75DE"/>
    <w:rsid w:val="00BD6CCE"/>
    <w:rsid w:val="00C0018F"/>
    <w:rsid w:val="00C02387"/>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55D4"/>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78E0"/>
    <w:rsid w:val="00E03C94"/>
    <w:rsid w:val="00E205BC"/>
    <w:rsid w:val="00E26226"/>
    <w:rsid w:val="00E45D05"/>
    <w:rsid w:val="00E55816"/>
    <w:rsid w:val="00E55AEF"/>
    <w:rsid w:val="00E976C1"/>
    <w:rsid w:val="00EA12E5"/>
    <w:rsid w:val="00EA2060"/>
    <w:rsid w:val="00EA50E4"/>
    <w:rsid w:val="00EB0812"/>
    <w:rsid w:val="00EB54B2"/>
    <w:rsid w:val="00EB55C6"/>
    <w:rsid w:val="00ED6D30"/>
    <w:rsid w:val="00EF1932"/>
    <w:rsid w:val="00EF71B6"/>
    <w:rsid w:val="00F02766"/>
    <w:rsid w:val="00F05BD4"/>
    <w:rsid w:val="00F06473"/>
    <w:rsid w:val="00F320AA"/>
    <w:rsid w:val="00F6155B"/>
    <w:rsid w:val="00F65C19"/>
    <w:rsid w:val="00F822B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2074EE"/>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9B463A"/>
  </w:style>
  <w:style w:type="paragraph" w:styleId="Rvision">
    <w:name w:val="Revision"/>
    <w:hidden/>
    <w:uiPriority w:val="99"/>
    <w:semiHidden/>
    <w:rsid w:val="00EA50E4"/>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R23-WRC23-C-5548!A11!MSW-E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768D0B9-F46A-4D22-B85E-92926DBA7B97}">
  <ds:schemaRefs>
    <ds:schemaRef ds:uri="http://schemas.openxmlformats.org/officeDocument/2006/bibliography"/>
  </ds:schemaRefs>
</ds:datastoreItem>
</file>

<file path=customXml/itemProps2.xml><?xml version="1.0" encoding="utf-8"?>
<ds:datastoreItem xmlns:ds="http://schemas.openxmlformats.org/officeDocument/2006/customXml" ds:itemID="{E997350D-1100-431A-B04F-DB857E03D3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27A373-8849-4599-AE46-E43EB930AE23}">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4.xml><?xml version="1.0" encoding="utf-8"?>
<ds:datastoreItem xmlns:ds="http://schemas.openxmlformats.org/officeDocument/2006/customXml" ds:itemID="{6470551C-C021-437F-BE48-1BD90CF9B7A6}">
  <ds:schemaRefs>
    <ds:schemaRef ds:uri="http://schemas.microsoft.com/sharepoint/v3/contenttype/forms"/>
  </ds:schemaRefs>
</ds:datastoreItem>
</file>

<file path=customXml/itemProps5.xml><?xml version="1.0" encoding="utf-8"?>
<ds:datastoreItem xmlns:ds="http://schemas.openxmlformats.org/officeDocument/2006/customXml" ds:itemID="{424AC34D-69FF-48E9-9A6E-71F95399292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458</Words>
  <Characters>2820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ITU WRC-19 Template</vt:lpstr>
    </vt:vector>
  </TitlesOfParts>
  <Manager>General Secretariat - Pool</Manager>
  <Company>International Telecommunication Union (ITU)</Company>
  <LinksUpToDate>false</LinksUpToDate>
  <CharactersWithSpaces>3272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R23-WRC23-C-5548!A11!MSW-E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2023-09-26T07:15:00Z</dcterms:created>
  <dcterms:modified xsi:type="dcterms:W3CDTF">2023-09-26T07:15:00Z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